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5E1BF5" w:rsidRDefault="00DB3FA7" w:rsidP="005E1BF5">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5E1BF5" w:rsidRDefault="00DB3FA7" w:rsidP="005E1BF5">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385D4B" w:rsidP="005E1BF5">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 xml:space="preserve"> </w:t>
      </w:r>
      <w:r w:rsidR="0002636F" w:rsidRPr="00D06B08">
        <w:rPr>
          <w:rFonts w:ascii="Arial" w:eastAsia="Times New Roman" w:hAnsi="Arial" w:cs="Arial"/>
          <w:sz w:val="20"/>
          <w:szCs w:val="20"/>
          <w:lang w:eastAsia="ar-SA"/>
        </w:rPr>
        <w:t xml:space="preserve">Předmětem plnění této smlouvy je závazek zhotovitele provést na svůj náklad a nebezpečí </w:t>
      </w:r>
      <w:r w:rsidR="0002636F" w:rsidRPr="00647EB7">
        <w:rPr>
          <w:rFonts w:ascii="Arial" w:eastAsia="Times New Roman" w:hAnsi="Arial" w:cs="Arial"/>
          <w:b/>
          <w:sz w:val="20"/>
          <w:szCs w:val="20"/>
          <w:lang w:eastAsia="ar-SA"/>
        </w:rPr>
        <w:t xml:space="preserve">vypracování samostatné projektové dokumentace (PD) a </w:t>
      </w:r>
      <w:r w:rsidR="0002636F" w:rsidRPr="00647EB7">
        <w:rPr>
          <w:rFonts w:ascii="Arial" w:eastAsia="Times New Roman" w:hAnsi="Arial" w:cs="Arial"/>
          <w:b/>
          <w:sz w:val="20"/>
          <w:szCs w:val="20"/>
          <w:lang w:eastAsia="cs-CZ"/>
        </w:rPr>
        <w:t xml:space="preserve">zajištění výkonu autorského dozoru (AD) </w:t>
      </w:r>
      <w:r w:rsidR="0002636F" w:rsidRPr="00647EB7">
        <w:rPr>
          <w:rFonts w:ascii="Arial" w:eastAsia="Times New Roman" w:hAnsi="Arial" w:cs="Arial"/>
          <w:sz w:val="20"/>
          <w:szCs w:val="20"/>
          <w:lang w:eastAsia="ar-SA"/>
        </w:rPr>
        <w:t>na akci</w:t>
      </w:r>
      <w:r w:rsidR="0002636F" w:rsidRPr="00647EB7">
        <w:rPr>
          <w:rFonts w:ascii="Arial" w:eastAsia="Times New Roman" w:hAnsi="Arial" w:cs="Arial"/>
          <w:b/>
          <w:sz w:val="20"/>
          <w:szCs w:val="20"/>
          <w:lang w:eastAsia="ar-SA"/>
        </w:rPr>
        <w:t xml:space="preserve"> </w:t>
      </w:r>
      <w:r w:rsidRPr="00385D4B">
        <w:rPr>
          <w:rFonts w:ascii="Arial" w:hAnsi="Arial" w:cs="Arial"/>
          <w:b/>
          <w:sz w:val="20"/>
          <w:szCs w:val="20"/>
        </w:rPr>
        <w:t xml:space="preserve">Revitalizace </w:t>
      </w:r>
      <w:proofErr w:type="spellStart"/>
      <w:r w:rsidRPr="00385D4B">
        <w:rPr>
          <w:rFonts w:ascii="Arial" w:hAnsi="Arial" w:cs="Arial"/>
          <w:b/>
          <w:sz w:val="20"/>
          <w:szCs w:val="20"/>
        </w:rPr>
        <w:t>stř</w:t>
      </w:r>
      <w:proofErr w:type="spellEnd"/>
      <w:r w:rsidRPr="00385D4B">
        <w:rPr>
          <w:rFonts w:ascii="Arial" w:hAnsi="Arial" w:cs="Arial"/>
          <w:b/>
          <w:sz w:val="20"/>
          <w:szCs w:val="20"/>
        </w:rPr>
        <w:t xml:space="preserve">. Třešť </w:t>
      </w:r>
      <w:r w:rsidR="0002636F" w:rsidRPr="00647EB7">
        <w:rPr>
          <w:rFonts w:ascii="Arial" w:eastAsia="Times New Roman" w:hAnsi="Arial" w:cs="Arial"/>
          <w:sz w:val="20"/>
          <w:szCs w:val="20"/>
          <w:lang w:eastAsia="ar-SA"/>
        </w:rPr>
        <w:t>a</w:t>
      </w:r>
      <w:r w:rsidR="0002636F"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0002636F" w:rsidRPr="00D06B08">
        <w:rPr>
          <w:rFonts w:ascii="Arial" w:eastAsia="Times New Roman" w:hAnsi="Arial" w:cs="Arial"/>
          <w:b/>
          <w:sz w:val="20"/>
          <w:szCs w:val="20"/>
          <w:lang w:eastAsia="ar-SA"/>
        </w:rPr>
        <w:t>přílohách</w:t>
      </w:r>
      <w:r w:rsidR="0002636F" w:rsidRPr="00D06B08">
        <w:rPr>
          <w:rFonts w:ascii="Arial" w:eastAsia="Times New Roman" w:hAnsi="Arial" w:cs="Arial"/>
          <w:sz w:val="20"/>
          <w:szCs w:val="20"/>
          <w:lang w:eastAsia="ar-SA"/>
        </w:rPr>
        <w:t xml:space="preserve"> této smlouvy, přičemž ujednání v </w:t>
      </w:r>
      <w:r w:rsidR="0002636F" w:rsidRPr="00D06B08">
        <w:rPr>
          <w:rFonts w:ascii="Arial" w:eastAsia="Times New Roman" w:hAnsi="Arial" w:cs="Arial"/>
          <w:b/>
          <w:sz w:val="20"/>
          <w:szCs w:val="20"/>
          <w:lang w:eastAsia="ar-SA"/>
        </w:rPr>
        <w:t xml:space="preserve">Příloze </w:t>
      </w:r>
      <w:bookmarkStart w:id="0" w:name="_GoBack"/>
      <w:bookmarkEnd w:id="0"/>
      <w:r w:rsidR="0002636F" w:rsidRPr="00D06B08">
        <w:rPr>
          <w:rFonts w:ascii="Arial" w:eastAsia="Times New Roman" w:hAnsi="Arial" w:cs="Arial"/>
          <w:b/>
          <w:sz w:val="20"/>
          <w:szCs w:val="20"/>
          <w:lang w:eastAsia="ar-SA"/>
        </w:rPr>
        <w:t xml:space="preserve">A1 </w:t>
      </w:r>
      <w:r w:rsidR="0002636F" w:rsidRPr="00D06B08">
        <w:rPr>
          <w:rFonts w:ascii="Arial" w:eastAsia="Times New Roman" w:hAnsi="Arial" w:cs="Arial"/>
          <w:sz w:val="20"/>
          <w:szCs w:val="20"/>
          <w:lang w:eastAsia="ar-SA"/>
        </w:rPr>
        <w:t>mají přednost před ujednáními v této smlouvě.</w:t>
      </w:r>
    </w:p>
    <w:p w:rsidR="0002636F" w:rsidRPr="00D06B08" w:rsidRDefault="0002636F" w:rsidP="00FB2669">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lastRenderedPageBreak/>
        <w:t>Zhotovitel je povinen provést dílo v nejvyšší kvalitě v souladu s platnými právními předpisy</w:t>
      </w:r>
      <w:r w:rsidR="00FB2669">
        <w:rPr>
          <w:rFonts w:ascii="Arial" w:eastAsia="Times New Roman" w:hAnsi="Arial" w:cs="Arial"/>
          <w:sz w:val="20"/>
          <w:szCs w:val="20"/>
          <w:lang w:eastAsia="ar-SA"/>
        </w:rPr>
        <w:t xml:space="preserve"> a pravidly </w:t>
      </w:r>
      <w:r w:rsidR="00FB2669" w:rsidRPr="00FB2669">
        <w:rPr>
          <w:rFonts w:ascii="Arial" w:eastAsia="Times New Roman" w:hAnsi="Arial" w:cs="Arial"/>
          <w:sz w:val="20"/>
          <w:szCs w:val="20"/>
          <w:lang w:eastAsia="ar-SA"/>
        </w:rPr>
        <w:t xml:space="preserve">38. výzvy Ministerstva životního prostředí </w:t>
      </w:r>
      <w:r w:rsidR="00FB2669">
        <w:rPr>
          <w:rFonts w:ascii="Arial" w:eastAsia="Times New Roman" w:hAnsi="Arial" w:cs="Arial"/>
          <w:sz w:val="20"/>
          <w:szCs w:val="20"/>
          <w:lang w:eastAsia="ar-SA"/>
        </w:rPr>
        <w:t xml:space="preserve">uvedené </w:t>
      </w:r>
      <w:r w:rsidR="00FB2669" w:rsidRPr="00FB2669">
        <w:rPr>
          <w:rFonts w:ascii="Arial" w:eastAsia="Times New Roman" w:hAnsi="Arial" w:cs="Arial"/>
          <w:sz w:val="20"/>
          <w:szCs w:val="20"/>
          <w:lang w:eastAsia="ar-SA"/>
        </w:rPr>
        <w:t xml:space="preserve">v </w:t>
      </w:r>
      <w:r w:rsidR="00FB2669" w:rsidRPr="00FB2669">
        <w:rPr>
          <w:rFonts w:ascii="Arial" w:eastAsia="Times New Roman" w:hAnsi="Arial" w:cs="Arial"/>
          <w:b/>
          <w:sz w:val="20"/>
          <w:szCs w:val="20"/>
          <w:lang w:eastAsia="ar-SA"/>
        </w:rPr>
        <w:t>Příloze A2</w:t>
      </w:r>
      <w:r w:rsidRPr="00D06B08">
        <w:rPr>
          <w:rFonts w:ascii="Arial" w:eastAsia="Times New Roman" w:hAnsi="Arial" w:cs="Arial"/>
          <w:sz w:val="20"/>
          <w:szCs w:val="20"/>
          <w:lang w:eastAsia="ar-SA"/>
        </w:rPr>
        <w:t>.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 xml:space="preserve">odst. </w:t>
      </w:r>
      <w:proofErr w:type="gramStart"/>
      <w:r w:rsidRPr="00D06B08">
        <w:rPr>
          <w:rFonts w:ascii="Arial" w:eastAsia="Times New Roman" w:hAnsi="Arial" w:cs="Arial"/>
          <w:b/>
          <w:sz w:val="20"/>
          <w:szCs w:val="20"/>
          <w:lang w:eastAsia="ar-SA"/>
        </w:rPr>
        <w:t>3.1.</w:t>
      </w:r>
      <w:r w:rsidRPr="00D06B08">
        <w:rPr>
          <w:rFonts w:ascii="Arial" w:eastAsia="Times New Roman" w:hAnsi="Arial" w:cs="Arial"/>
          <w:sz w:val="20"/>
          <w:szCs w:val="20"/>
          <w:lang w:eastAsia="ar-SA"/>
        </w:rPr>
        <w:t xml:space="preserve"> po</w:t>
      </w:r>
      <w:proofErr w:type="gramEnd"/>
      <w:r w:rsidRPr="00D06B08">
        <w:rPr>
          <w:rFonts w:ascii="Arial" w:eastAsia="Times New Roman" w:hAnsi="Arial" w:cs="Arial"/>
          <w:sz w:val="20"/>
          <w:szCs w:val="20"/>
          <w:lang w:eastAsia="ar-SA"/>
        </w:rPr>
        <w:t xml:space="preserve">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008C63B0">
        <w:rPr>
          <w:rFonts w:ascii="Arial" w:eastAsia="Times New Roman" w:hAnsi="Arial" w:cs="Arial"/>
          <w:b/>
          <w:sz w:val="20"/>
          <w:szCs w:val="20"/>
          <w:lang w:eastAsia="ar-SA"/>
        </w:rPr>
        <w:t>do 36</w:t>
      </w:r>
      <w:r w:rsidRPr="00013CC6">
        <w:rPr>
          <w:rFonts w:ascii="Arial" w:eastAsia="Times New Roman" w:hAnsi="Arial" w:cs="Arial"/>
          <w:b/>
          <w:sz w:val="20"/>
          <w:szCs w:val="20"/>
          <w:lang w:eastAsia="ar-SA"/>
        </w:rPr>
        <w:t xml:space="preserve">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w:t>
      </w:r>
      <w:proofErr w:type="gramStart"/>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w:t>
      </w:r>
      <w:proofErr w:type="gramStart"/>
      <w:r w:rsidRPr="00D06B08">
        <w:rPr>
          <w:rFonts w:ascii="Arial" w:eastAsia="Times New Roman" w:hAnsi="Arial" w:cs="Arial"/>
          <w:b/>
          <w:sz w:val="20"/>
          <w:szCs w:val="20"/>
          <w:lang w:eastAsia="cs-CZ"/>
        </w:rPr>
        <w:t xml:space="preserve">8.7. </w:t>
      </w:r>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FB2669" w:rsidRDefault="00FB2669"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nebo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w:t>
      </w:r>
      <w:r w:rsidRPr="00D06B08">
        <w:rPr>
          <w:rFonts w:ascii="Arial" w:hAnsi="Arial" w:cs="Arial"/>
          <w:snapToGrid w:val="0"/>
          <w:sz w:val="20"/>
        </w:rPr>
        <w:lastRenderedPageBreak/>
        <w:t>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lastRenderedPageBreak/>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 xml:space="preserve">odst. </w:t>
      </w:r>
      <w:proofErr w:type="gramStart"/>
      <w:r w:rsidRPr="00135828">
        <w:rPr>
          <w:rFonts w:ascii="Arial" w:hAnsi="Arial" w:cs="Arial"/>
          <w:b/>
          <w:sz w:val="20"/>
          <w:szCs w:val="20"/>
        </w:rPr>
        <w:t>3.3.</w:t>
      </w:r>
      <w:r w:rsidRPr="00135828">
        <w:rPr>
          <w:rFonts w:ascii="Arial" w:hAnsi="Arial" w:cs="Arial"/>
          <w:sz w:val="20"/>
          <w:szCs w:val="20"/>
        </w:rPr>
        <w:t xml:space="preserve"> je</w:t>
      </w:r>
      <w:proofErr w:type="gramEnd"/>
      <w:r w:rsidRPr="00135828">
        <w:rPr>
          <w:rFonts w:ascii="Arial" w:hAnsi="Arial" w:cs="Arial"/>
          <w:sz w:val="20"/>
          <w:szCs w:val="20"/>
        </w:rPr>
        <w:t xml:space="preserv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E54CB9" w:rsidRDefault="00E54CB9"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AB6298" w:rsidRPr="00135828" w:rsidRDefault="00AB6298"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lastRenderedPageBreak/>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E54CB9" w:rsidRPr="00431492" w:rsidRDefault="00E54CB9"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w:t>
      </w:r>
      <w:r w:rsidRPr="00774F11">
        <w:rPr>
          <w:rFonts w:ascii="Arial" w:eastAsia="Times New Roman" w:hAnsi="Arial" w:cs="Arial"/>
          <w:sz w:val="20"/>
          <w:szCs w:val="20"/>
          <w:lang w:eastAsia="ar-SA"/>
        </w:rPr>
        <w:lastRenderedPageBreak/>
        <w:t xml:space="preserve">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 xml:space="preserve">fyzickou nebo právnickou osobou, subjektem nebo orgánem, který jedná jménem nebo na </w:t>
      </w:r>
      <w:r w:rsidRPr="00774F11">
        <w:rPr>
          <w:rFonts w:ascii="Arial" w:eastAsia="Times New Roman" w:hAnsi="Arial" w:cs="Arial"/>
          <w:sz w:val="20"/>
          <w:szCs w:val="20"/>
          <w:lang w:eastAsia="cs-CZ"/>
        </w:rPr>
        <w:lastRenderedPageBreak/>
        <w:t>pokyn některého ze subjektů uvedených v písmeni a) nebo b) tohoto odstavce</w:t>
      </w:r>
    </w:p>
    <w:p w:rsidR="0002636F" w:rsidRPr="008C63B0"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 xml:space="preserve">Objednatel je oprávněn od smlouvy odstoupit v případě, kdy Zhotovitel nesplní povinnost uvedenou v odst. </w:t>
      </w:r>
      <w:proofErr w:type="gramStart"/>
      <w:r w:rsidRPr="00774F11">
        <w:rPr>
          <w:rFonts w:ascii="Arial" w:hAnsi="Arial" w:cs="Arial"/>
          <w:sz w:val="20"/>
          <w:szCs w:val="20"/>
        </w:rPr>
        <w:t>9.6</w:t>
      </w:r>
      <w:proofErr w:type="gramEnd"/>
      <w:r w:rsidRPr="00774F11">
        <w:rPr>
          <w:rFonts w:ascii="Arial" w:hAnsi="Arial" w:cs="Arial"/>
          <w:sz w:val="20"/>
          <w:szCs w:val="20"/>
        </w:rPr>
        <w:t>. a 9.7. této smlouvy.</w:t>
      </w:r>
    </w:p>
    <w:p w:rsidR="008C63B0" w:rsidRPr="008C63B0" w:rsidRDefault="008C63B0" w:rsidP="008C63B0">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Pr>
          <w:rFonts w:ascii="Arial" w:hAnsi="Arial" w:cs="Arial"/>
          <w:sz w:val="20"/>
          <w:szCs w:val="20"/>
        </w:rPr>
        <w:t>Zhotovitel se v případě vyhlášení nové výzvy OPŽP zavazuje k zapracování případných změn projektové dokumentace PDPS v souladu s podmínkami nově vyhlášené výzvy, a to na základě pokynu objednatele.</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Default="0002636F" w:rsidP="0002636F">
      <w:pPr>
        <w:widowControl w:val="0"/>
        <w:spacing w:after="120" w:line="240" w:lineRule="auto"/>
        <w:jc w:val="center"/>
        <w:rPr>
          <w:rFonts w:ascii="Arial" w:hAnsi="Arial" w:cs="Arial"/>
          <w:b/>
          <w:sz w:val="20"/>
          <w:szCs w:val="20"/>
          <w:lang w:eastAsia="ar-SA"/>
        </w:rPr>
      </w:pPr>
    </w:p>
    <w:p w:rsidR="00E54CB9" w:rsidRPr="00013CC6" w:rsidRDefault="00E54CB9"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 xml:space="preserve">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w:t>
      </w:r>
      <w:r w:rsidRPr="00013CC6">
        <w:rPr>
          <w:rFonts w:ascii="Arial" w:hAnsi="Arial" w:cs="Arial"/>
          <w:color w:val="000000"/>
          <w:sz w:val="20"/>
          <w:szCs w:val="20"/>
        </w:rPr>
        <w:lastRenderedPageBreak/>
        <w:t>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E54CB9" w:rsidRDefault="00E54CB9"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E54CB9" w:rsidRPr="00D06B08" w:rsidRDefault="00E54CB9"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FB2669" w:rsidRPr="00D06B08" w:rsidRDefault="00FB2669"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A2</w:t>
      </w:r>
      <w:r>
        <w:rPr>
          <w:rFonts w:ascii="Arial" w:eastAsia="Times New Roman" w:hAnsi="Arial" w:cs="Arial"/>
          <w:sz w:val="20"/>
          <w:szCs w:val="20"/>
          <w:lang w:eastAsia="ar-SA"/>
        </w:rPr>
        <w:tab/>
      </w:r>
      <w:r w:rsidRPr="00FB2669">
        <w:rPr>
          <w:rFonts w:ascii="Arial" w:eastAsia="Times New Roman" w:hAnsi="Arial" w:cs="Arial"/>
          <w:sz w:val="20"/>
          <w:szCs w:val="20"/>
          <w:lang w:eastAsia="ar-SA"/>
        </w:rPr>
        <w:t>38. výzva Ministerstva životního prostředí</w:t>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Default="0002636F" w:rsidP="0002636F">
      <w:pPr>
        <w:pStyle w:val="slovanodst"/>
        <w:numPr>
          <w:ilvl w:val="0"/>
          <w:numId w:val="0"/>
        </w:numPr>
        <w:tabs>
          <w:tab w:val="left" w:pos="567"/>
        </w:tabs>
        <w:ind w:left="567"/>
        <w:rPr>
          <w:rFonts w:cs="Arial"/>
          <w:sz w:val="20"/>
        </w:rPr>
      </w:pPr>
    </w:p>
    <w:p w:rsidR="00E54CB9" w:rsidRDefault="00E54CB9" w:rsidP="0002636F">
      <w:pPr>
        <w:pStyle w:val="slovanodst"/>
        <w:numPr>
          <w:ilvl w:val="0"/>
          <w:numId w:val="0"/>
        </w:numPr>
        <w:tabs>
          <w:tab w:val="left" w:pos="567"/>
        </w:tabs>
        <w:ind w:left="567"/>
        <w:rPr>
          <w:rFonts w:cs="Arial"/>
          <w:sz w:val="20"/>
        </w:rPr>
      </w:pPr>
    </w:p>
    <w:p w:rsidR="00E54CB9" w:rsidRDefault="00E54CB9" w:rsidP="0002636F">
      <w:pPr>
        <w:pStyle w:val="slovanodst"/>
        <w:numPr>
          <w:ilvl w:val="0"/>
          <w:numId w:val="0"/>
        </w:numPr>
        <w:tabs>
          <w:tab w:val="left" w:pos="567"/>
        </w:tabs>
        <w:ind w:left="567"/>
        <w:rPr>
          <w:rFonts w:cs="Arial"/>
          <w:sz w:val="20"/>
        </w:rPr>
      </w:pPr>
    </w:p>
    <w:p w:rsidR="00E54CB9" w:rsidRDefault="00E54CB9" w:rsidP="0002636F">
      <w:pPr>
        <w:pStyle w:val="slovanodst"/>
        <w:numPr>
          <w:ilvl w:val="0"/>
          <w:numId w:val="0"/>
        </w:numPr>
        <w:tabs>
          <w:tab w:val="left" w:pos="567"/>
        </w:tabs>
        <w:ind w:left="567"/>
        <w:rPr>
          <w:rFonts w:cs="Arial"/>
          <w:sz w:val="20"/>
        </w:rPr>
      </w:pPr>
    </w:p>
    <w:p w:rsidR="00E54CB9" w:rsidRDefault="00E54CB9" w:rsidP="0002636F">
      <w:pPr>
        <w:pStyle w:val="slovanodst"/>
        <w:numPr>
          <w:ilvl w:val="0"/>
          <w:numId w:val="0"/>
        </w:numPr>
        <w:tabs>
          <w:tab w:val="left" w:pos="567"/>
        </w:tabs>
        <w:ind w:left="567"/>
        <w:rPr>
          <w:rFonts w:cs="Arial"/>
          <w:sz w:val="20"/>
        </w:rPr>
      </w:pPr>
    </w:p>
    <w:p w:rsidR="00E54CB9" w:rsidRDefault="00E54CB9" w:rsidP="0002636F">
      <w:pPr>
        <w:pStyle w:val="slovanodst"/>
        <w:numPr>
          <w:ilvl w:val="0"/>
          <w:numId w:val="0"/>
        </w:numPr>
        <w:tabs>
          <w:tab w:val="left" w:pos="567"/>
        </w:tabs>
        <w:ind w:left="567"/>
        <w:rPr>
          <w:rFonts w:cs="Arial"/>
          <w:sz w:val="20"/>
        </w:rPr>
      </w:pPr>
    </w:p>
    <w:p w:rsidR="00E54CB9" w:rsidRPr="00D06B08" w:rsidRDefault="00E54CB9"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AB6298">
            <w:pPr>
              <w:widowControl w:val="0"/>
              <w:spacing w:after="0" w:line="240" w:lineRule="auto"/>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Default="0002636F" w:rsidP="002626B1">
            <w:pPr>
              <w:widowControl w:val="0"/>
              <w:spacing w:after="0" w:line="240" w:lineRule="auto"/>
              <w:rPr>
                <w:rFonts w:ascii="Arial" w:hAnsi="Arial" w:cs="Arial"/>
                <w:i/>
                <w:color w:val="000000"/>
                <w:sz w:val="16"/>
                <w:szCs w:val="16"/>
                <w:lang w:eastAsia="cs-CZ"/>
              </w:rPr>
            </w:pPr>
            <w:r w:rsidRPr="00B27CCA">
              <w:rPr>
                <w:rFonts w:ascii="Arial" w:hAnsi="Arial" w:cs="Arial"/>
                <w:i/>
                <w:color w:val="000000"/>
                <w:sz w:val="16"/>
                <w:szCs w:val="16"/>
                <w:lang w:eastAsia="cs-CZ"/>
              </w:rPr>
              <w:t xml:space="preserve"> </w:t>
            </w:r>
            <w:r w:rsidRPr="006723B6">
              <w:rPr>
                <w:rFonts w:ascii="Arial" w:hAnsi="Arial" w:cs="Arial"/>
                <w:i/>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6723B6">
              <w:rPr>
                <w:rFonts w:ascii="Arial" w:hAnsi="Arial" w:cs="Arial"/>
                <w:i/>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AB6298">
            <w:pPr>
              <w:widowControl w:val="0"/>
              <w:spacing w:after="0" w:line="240" w:lineRule="auto"/>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AA5615" w:rsidRPr="00AB6298" w:rsidRDefault="0002636F" w:rsidP="00AB6298">
      <w:pPr>
        <w:tabs>
          <w:tab w:val="left" w:pos="4253"/>
          <w:tab w:val="left" w:pos="5387"/>
        </w:tabs>
        <w:spacing w:after="0" w:line="240" w:lineRule="auto"/>
        <w:rPr>
          <w:rFonts w:ascii="Arial" w:eastAsia="Times New Roman" w:hAnsi="Arial" w:cs="Arial"/>
          <w:sz w:val="20"/>
          <w:szCs w:val="20"/>
          <w:lang w:eastAsia="ar-SA"/>
        </w:rPr>
      </w:pPr>
      <w:ins w:id="1"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Pr="00AA5615" w:rsidRDefault="00FB2669" w:rsidP="00FB2669">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Př</w:t>
      </w:r>
      <w:r w:rsidRPr="00AA5615">
        <w:rPr>
          <w:rFonts w:ascii="Arial" w:eastAsia="Times New Roman" w:hAnsi="Arial" w:cs="Arial"/>
          <w:b/>
          <w:sz w:val="20"/>
          <w:szCs w:val="20"/>
          <w:lang w:eastAsia="ar-SA"/>
        </w:rPr>
        <w:t>íloha A</w:t>
      </w:r>
      <w:r>
        <w:rPr>
          <w:rFonts w:ascii="Arial" w:eastAsia="Times New Roman" w:hAnsi="Arial" w:cs="Arial"/>
          <w:b/>
          <w:sz w:val="20"/>
          <w:szCs w:val="20"/>
          <w:lang w:eastAsia="ar-SA"/>
        </w:rPr>
        <w:t>2</w:t>
      </w:r>
      <w:r w:rsidRPr="00AA5615">
        <w:rPr>
          <w:rFonts w:ascii="Arial" w:eastAsia="Times New Roman" w:hAnsi="Arial" w:cs="Arial"/>
          <w:b/>
          <w:sz w:val="20"/>
          <w:szCs w:val="20"/>
          <w:lang w:eastAsia="ar-SA"/>
        </w:rPr>
        <w:t xml:space="preserve"> </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FB2669" w:rsidRDefault="00FB2669" w:rsidP="00FB2669">
      <w:pPr>
        <w:tabs>
          <w:tab w:val="left" w:pos="4253"/>
          <w:tab w:val="left" w:pos="5387"/>
        </w:tabs>
        <w:spacing w:after="0" w:line="240" w:lineRule="auto"/>
        <w:jc w:val="center"/>
        <w:rPr>
          <w:rFonts w:ascii="Arial" w:eastAsia="Times New Roman" w:hAnsi="Arial" w:cs="Arial"/>
          <w:sz w:val="24"/>
          <w:szCs w:val="24"/>
          <w:lang w:eastAsia="ar-SA"/>
        </w:rPr>
      </w:pPr>
      <w:r w:rsidRPr="00FB2669">
        <w:rPr>
          <w:rFonts w:ascii="Arial" w:hAnsi="Arial" w:cs="Arial"/>
          <w:b/>
          <w:sz w:val="24"/>
          <w:szCs w:val="24"/>
        </w:rPr>
        <w:t>38. výzva Ministerstva životního prostředí</w:t>
      </w:r>
    </w:p>
    <w:p w:rsidR="00FB2669" w:rsidRPr="00D06B08" w:rsidRDefault="00FB2669" w:rsidP="00FB2669">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B6298" w:rsidRDefault="00AB6298" w:rsidP="0002636F">
      <w:pPr>
        <w:tabs>
          <w:tab w:val="left" w:pos="4253"/>
          <w:tab w:val="left" w:pos="5387"/>
        </w:tabs>
        <w:spacing w:after="0" w:line="240" w:lineRule="auto"/>
        <w:rPr>
          <w:rFonts w:ascii="Arial" w:eastAsia="Times New Roman" w:hAnsi="Arial" w:cs="Arial"/>
          <w:sz w:val="20"/>
          <w:szCs w:val="20"/>
          <w:lang w:eastAsia="ar-SA"/>
        </w:rPr>
      </w:pPr>
    </w:p>
    <w:p w:rsidR="00AB6298" w:rsidRDefault="00AB6298" w:rsidP="0002636F">
      <w:pPr>
        <w:tabs>
          <w:tab w:val="left" w:pos="4253"/>
          <w:tab w:val="left" w:pos="5387"/>
        </w:tabs>
        <w:spacing w:after="0" w:line="240" w:lineRule="auto"/>
        <w:rPr>
          <w:rFonts w:ascii="Arial" w:eastAsia="Times New Roman" w:hAnsi="Arial" w:cs="Arial"/>
          <w:sz w:val="20"/>
          <w:szCs w:val="20"/>
          <w:lang w:eastAsia="ar-SA"/>
        </w:rPr>
      </w:pPr>
    </w:p>
    <w:p w:rsidR="00AB6298" w:rsidRDefault="00AB6298" w:rsidP="0002636F">
      <w:pPr>
        <w:tabs>
          <w:tab w:val="left" w:pos="4253"/>
          <w:tab w:val="left" w:pos="5387"/>
        </w:tabs>
        <w:spacing w:after="0" w:line="240" w:lineRule="auto"/>
        <w:rPr>
          <w:rFonts w:ascii="Arial" w:eastAsia="Times New Roman" w:hAnsi="Arial" w:cs="Arial"/>
          <w:sz w:val="20"/>
          <w:szCs w:val="20"/>
          <w:lang w:eastAsia="ar-SA"/>
        </w:rPr>
      </w:pPr>
    </w:p>
    <w:p w:rsidR="00AB6298" w:rsidRDefault="00AB6298" w:rsidP="0002636F">
      <w:pPr>
        <w:tabs>
          <w:tab w:val="left" w:pos="4253"/>
          <w:tab w:val="left" w:pos="5387"/>
        </w:tabs>
        <w:spacing w:after="0" w:line="240" w:lineRule="auto"/>
        <w:rPr>
          <w:rFonts w:ascii="Arial" w:eastAsia="Times New Roman" w:hAnsi="Arial" w:cs="Arial"/>
          <w:sz w:val="20"/>
          <w:szCs w:val="20"/>
          <w:lang w:eastAsia="ar-SA"/>
        </w:rPr>
      </w:pPr>
    </w:p>
    <w:p w:rsidR="00AB6298" w:rsidRDefault="00AB6298" w:rsidP="0002636F">
      <w:pPr>
        <w:tabs>
          <w:tab w:val="left" w:pos="4253"/>
          <w:tab w:val="left" w:pos="5387"/>
        </w:tabs>
        <w:spacing w:after="0" w:line="240" w:lineRule="auto"/>
        <w:rPr>
          <w:rFonts w:ascii="Arial" w:eastAsia="Times New Roman" w:hAnsi="Arial" w:cs="Arial"/>
          <w:sz w:val="20"/>
          <w:szCs w:val="20"/>
          <w:lang w:eastAsia="ar-SA"/>
        </w:rPr>
      </w:pPr>
    </w:p>
    <w:p w:rsidR="00AB6298" w:rsidRDefault="00AB6298" w:rsidP="0002636F">
      <w:pPr>
        <w:tabs>
          <w:tab w:val="left" w:pos="4253"/>
          <w:tab w:val="left" w:pos="5387"/>
        </w:tabs>
        <w:spacing w:after="0" w:line="240" w:lineRule="auto"/>
        <w:rPr>
          <w:rFonts w:ascii="Arial" w:eastAsia="Times New Roman" w:hAnsi="Arial" w:cs="Arial"/>
          <w:sz w:val="20"/>
          <w:szCs w:val="20"/>
          <w:lang w:eastAsia="ar-SA"/>
        </w:rPr>
      </w:pPr>
    </w:p>
    <w:p w:rsidR="00AB6298" w:rsidRDefault="00AB6298" w:rsidP="0002636F">
      <w:pPr>
        <w:tabs>
          <w:tab w:val="left" w:pos="4253"/>
          <w:tab w:val="left" w:pos="5387"/>
        </w:tabs>
        <w:spacing w:after="0" w:line="240" w:lineRule="auto"/>
        <w:rPr>
          <w:rFonts w:ascii="Arial" w:eastAsia="Times New Roman" w:hAnsi="Arial" w:cs="Arial"/>
          <w:sz w:val="20"/>
          <w:szCs w:val="20"/>
          <w:lang w:eastAsia="ar-SA"/>
        </w:rPr>
      </w:pPr>
    </w:p>
    <w:p w:rsidR="00AB6298" w:rsidRDefault="00AB6298" w:rsidP="0002636F">
      <w:pPr>
        <w:tabs>
          <w:tab w:val="left" w:pos="4253"/>
          <w:tab w:val="left" w:pos="5387"/>
        </w:tabs>
        <w:spacing w:after="0" w:line="240" w:lineRule="auto"/>
        <w:rPr>
          <w:rFonts w:ascii="Arial" w:eastAsia="Times New Roman" w:hAnsi="Arial" w:cs="Arial"/>
          <w:sz w:val="20"/>
          <w:szCs w:val="20"/>
          <w:lang w:eastAsia="ar-SA"/>
        </w:rPr>
      </w:pPr>
    </w:p>
    <w:p w:rsidR="00AB6298" w:rsidRDefault="00AB6298" w:rsidP="0002636F">
      <w:pPr>
        <w:tabs>
          <w:tab w:val="left" w:pos="4253"/>
          <w:tab w:val="left" w:pos="5387"/>
        </w:tabs>
        <w:spacing w:after="0" w:line="240" w:lineRule="auto"/>
        <w:rPr>
          <w:rFonts w:ascii="Arial" w:eastAsia="Times New Roman" w:hAnsi="Arial" w:cs="Arial"/>
          <w:sz w:val="20"/>
          <w:szCs w:val="20"/>
          <w:lang w:eastAsia="ar-SA"/>
        </w:rPr>
      </w:pPr>
    </w:p>
    <w:p w:rsidR="00AB6298" w:rsidRDefault="00AB6298" w:rsidP="0002636F">
      <w:pPr>
        <w:tabs>
          <w:tab w:val="left" w:pos="4253"/>
          <w:tab w:val="left" w:pos="5387"/>
        </w:tabs>
        <w:spacing w:after="0" w:line="240" w:lineRule="auto"/>
        <w:rPr>
          <w:rFonts w:ascii="Arial" w:eastAsia="Times New Roman" w:hAnsi="Arial" w:cs="Arial"/>
          <w:sz w:val="20"/>
          <w:szCs w:val="20"/>
          <w:lang w:eastAsia="ar-SA"/>
        </w:rPr>
      </w:pPr>
    </w:p>
    <w:p w:rsidR="00AB6298" w:rsidRDefault="00AB6298" w:rsidP="0002636F">
      <w:pPr>
        <w:tabs>
          <w:tab w:val="left" w:pos="4253"/>
          <w:tab w:val="left" w:pos="5387"/>
        </w:tabs>
        <w:spacing w:after="0" w:line="240" w:lineRule="auto"/>
        <w:rPr>
          <w:rFonts w:ascii="Arial" w:eastAsia="Times New Roman" w:hAnsi="Arial" w:cs="Arial"/>
          <w:sz w:val="20"/>
          <w:szCs w:val="20"/>
          <w:lang w:eastAsia="ar-SA"/>
        </w:rPr>
      </w:pPr>
    </w:p>
    <w:p w:rsidR="00AB6298" w:rsidRDefault="00AB6298" w:rsidP="0002636F">
      <w:pPr>
        <w:tabs>
          <w:tab w:val="left" w:pos="4253"/>
          <w:tab w:val="left" w:pos="5387"/>
        </w:tabs>
        <w:spacing w:after="0" w:line="240" w:lineRule="auto"/>
        <w:rPr>
          <w:rFonts w:ascii="Arial" w:eastAsia="Times New Roman" w:hAnsi="Arial" w:cs="Arial"/>
          <w:sz w:val="20"/>
          <w:szCs w:val="20"/>
          <w:lang w:eastAsia="ar-SA"/>
        </w:rPr>
      </w:pPr>
    </w:p>
    <w:p w:rsidR="00AB6298" w:rsidRDefault="00AB6298" w:rsidP="0002636F">
      <w:pPr>
        <w:tabs>
          <w:tab w:val="left" w:pos="4253"/>
          <w:tab w:val="left" w:pos="5387"/>
        </w:tabs>
        <w:spacing w:after="0" w:line="240" w:lineRule="auto"/>
        <w:rPr>
          <w:rFonts w:ascii="Arial" w:eastAsia="Times New Roman" w:hAnsi="Arial" w:cs="Arial"/>
          <w:sz w:val="20"/>
          <w:szCs w:val="20"/>
          <w:lang w:eastAsia="ar-SA"/>
        </w:rPr>
      </w:pPr>
    </w:p>
    <w:p w:rsidR="00AB6298" w:rsidRDefault="00AB6298" w:rsidP="0002636F">
      <w:pPr>
        <w:tabs>
          <w:tab w:val="left" w:pos="4253"/>
          <w:tab w:val="left" w:pos="5387"/>
        </w:tabs>
        <w:spacing w:after="0" w:line="240" w:lineRule="auto"/>
        <w:rPr>
          <w:rFonts w:ascii="Arial" w:eastAsia="Times New Roman" w:hAnsi="Arial" w:cs="Arial"/>
          <w:sz w:val="20"/>
          <w:szCs w:val="20"/>
          <w:lang w:eastAsia="ar-SA"/>
        </w:rPr>
      </w:pPr>
    </w:p>
    <w:p w:rsidR="00AB6298" w:rsidRDefault="00AB6298" w:rsidP="0002636F">
      <w:pPr>
        <w:tabs>
          <w:tab w:val="left" w:pos="4253"/>
          <w:tab w:val="left" w:pos="5387"/>
        </w:tabs>
        <w:spacing w:after="0" w:line="240" w:lineRule="auto"/>
        <w:rPr>
          <w:rFonts w:ascii="Arial" w:eastAsia="Times New Roman" w:hAnsi="Arial" w:cs="Arial"/>
          <w:sz w:val="20"/>
          <w:szCs w:val="20"/>
          <w:lang w:eastAsia="ar-SA"/>
        </w:rPr>
      </w:pPr>
    </w:p>
    <w:p w:rsidR="00AB6298" w:rsidRDefault="00AB6298"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lastRenderedPageBreak/>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5E1BF5">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5E1BF5">
      <w:rPr>
        <w:rFonts w:ascii="Arial" w:hAnsi="Arial" w:cs="Arial"/>
        <w:noProof/>
        <w:sz w:val="16"/>
        <w:szCs w:val="16"/>
      </w:rPr>
      <w:t>15</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8720" behindDoc="0" locked="0" layoutInCell="1" allowOverlap="1" wp14:anchorId="2E4D1325" wp14:editId="5DE44696">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AB6298" w:rsidP="006E11F6">
          <w:pPr>
            <w:spacing w:after="120"/>
            <w:rPr>
              <w:rFonts w:ascii="Arial" w:hAnsi="Arial" w:cs="Arial"/>
              <w:b/>
              <w:sz w:val="16"/>
              <w:szCs w:val="16"/>
            </w:rPr>
          </w:pPr>
          <w:r w:rsidRPr="00AB6298">
            <w:rPr>
              <w:rFonts w:ascii="Arial" w:hAnsi="Arial" w:cs="Arial"/>
              <w:b/>
              <w:sz w:val="16"/>
              <w:szCs w:val="16"/>
            </w:rPr>
            <w:t xml:space="preserve">Revitalizace </w:t>
          </w:r>
          <w:proofErr w:type="spellStart"/>
          <w:r w:rsidRPr="00AB6298">
            <w:rPr>
              <w:rFonts w:ascii="Arial" w:hAnsi="Arial" w:cs="Arial"/>
              <w:b/>
              <w:sz w:val="16"/>
              <w:szCs w:val="16"/>
            </w:rPr>
            <w:t>stř</w:t>
          </w:r>
          <w:proofErr w:type="spellEnd"/>
          <w:r w:rsidRPr="00AB6298">
            <w:rPr>
              <w:rFonts w:ascii="Arial" w:hAnsi="Arial" w:cs="Arial"/>
              <w:b/>
              <w:sz w:val="16"/>
              <w:szCs w:val="16"/>
            </w:rPr>
            <w:t>. Třešť</w:t>
          </w:r>
        </w:p>
      </w:tc>
      <w:tc>
        <w:tcPr>
          <w:tcW w:w="3709" w:type="dxa"/>
        </w:tcPr>
        <w:p w:rsidR="00FD5AA7" w:rsidRPr="00924428" w:rsidRDefault="00FD5AA7" w:rsidP="00FD5AA7">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FD5AA7" w:rsidP="00FD5AA7">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26983"/>
    <w:rsid w:val="00165B60"/>
    <w:rsid w:val="00192BB2"/>
    <w:rsid w:val="001F51BD"/>
    <w:rsid w:val="001F7E92"/>
    <w:rsid w:val="00212951"/>
    <w:rsid w:val="00242172"/>
    <w:rsid w:val="00263365"/>
    <w:rsid w:val="002B4502"/>
    <w:rsid w:val="00385D4B"/>
    <w:rsid w:val="003B7F2B"/>
    <w:rsid w:val="003C1001"/>
    <w:rsid w:val="004A07C6"/>
    <w:rsid w:val="004D6AA6"/>
    <w:rsid w:val="0050004C"/>
    <w:rsid w:val="00552112"/>
    <w:rsid w:val="00555069"/>
    <w:rsid w:val="005A695F"/>
    <w:rsid w:val="005E1BF5"/>
    <w:rsid w:val="00635070"/>
    <w:rsid w:val="006C4204"/>
    <w:rsid w:val="006E11F6"/>
    <w:rsid w:val="007155E4"/>
    <w:rsid w:val="00791A63"/>
    <w:rsid w:val="007A50D8"/>
    <w:rsid w:val="007F64F5"/>
    <w:rsid w:val="00815618"/>
    <w:rsid w:val="0083136F"/>
    <w:rsid w:val="0085394E"/>
    <w:rsid w:val="008C63B0"/>
    <w:rsid w:val="008F2FA1"/>
    <w:rsid w:val="009014AB"/>
    <w:rsid w:val="009074AC"/>
    <w:rsid w:val="00924428"/>
    <w:rsid w:val="00933BF8"/>
    <w:rsid w:val="009E455D"/>
    <w:rsid w:val="00A23E09"/>
    <w:rsid w:val="00A30690"/>
    <w:rsid w:val="00A62DD0"/>
    <w:rsid w:val="00A75AB9"/>
    <w:rsid w:val="00AA5615"/>
    <w:rsid w:val="00AB6298"/>
    <w:rsid w:val="00AC64FA"/>
    <w:rsid w:val="00B244A1"/>
    <w:rsid w:val="00B652F5"/>
    <w:rsid w:val="00B83B48"/>
    <w:rsid w:val="00BE456F"/>
    <w:rsid w:val="00C80317"/>
    <w:rsid w:val="00C81351"/>
    <w:rsid w:val="00CC7199"/>
    <w:rsid w:val="00CE44A1"/>
    <w:rsid w:val="00DB3FA7"/>
    <w:rsid w:val="00E0602B"/>
    <w:rsid w:val="00E54CB9"/>
    <w:rsid w:val="00E774FF"/>
    <w:rsid w:val="00E97E6E"/>
    <w:rsid w:val="00F45809"/>
    <w:rsid w:val="00FB2669"/>
    <w:rsid w:val="00FB69CA"/>
    <w:rsid w:val="00FD5A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15</Pages>
  <Words>4798</Words>
  <Characters>28314</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46</cp:revision>
  <dcterms:created xsi:type="dcterms:W3CDTF">2022-10-25T21:48:00Z</dcterms:created>
  <dcterms:modified xsi:type="dcterms:W3CDTF">2024-02-20T17:14:00Z</dcterms:modified>
</cp:coreProperties>
</file>